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BD0" w:rsidRDefault="00C37BD0" w:rsidP="00C37BD0">
      <w:pPr>
        <w:pStyle w:val="Default"/>
      </w:pPr>
      <w:bookmarkStart w:id="0" w:name="_GoBack"/>
      <w:bookmarkEnd w:id="0"/>
    </w:p>
    <w:p w:rsidR="00C37BD0" w:rsidRDefault="00C37BD0" w:rsidP="00C37BD0">
      <w:pPr>
        <w:jc w:val="right"/>
        <w:rPr>
          <w:rFonts w:ascii="Calibri" w:hAnsi="Calibri" w:cs="Calibri"/>
          <w:bCs/>
          <w:i/>
          <w:sz w:val="20"/>
          <w:szCs w:val="20"/>
        </w:rPr>
      </w:pPr>
      <w:r w:rsidRPr="00C37BD0">
        <w:rPr>
          <w:rFonts w:asciiTheme="minorHAnsi" w:hAnsiTheme="minorHAnsi" w:cstheme="minorHAnsi"/>
        </w:rPr>
        <w:t xml:space="preserve"> </w:t>
      </w:r>
      <w:r w:rsidR="00BA2A1A">
        <w:rPr>
          <w:rFonts w:ascii="Calibri" w:hAnsi="Calibri" w:cs="Calibri"/>
          <w:bCs/>
          <w:i/>
          <w:sz w:val="20"/>
          <w:szCs w:val="20"/>
        </w:rPr>
        <w:t>Załącznik nr 2</w:t>
      </w:r>
      <w:r>
        <w:rPr>
          <w:rFonts w:ascii="Calibri" w:hAnsi="Calibri" w:cs="Calibri"/>
          <w:bCs/>
          <w:i/>
          <w:sz w:val="20"/>
          <w:szCs w:val="20"/>
        </w:rPr>
        <w:t xml:space="preserve"> </w:t>
      </w:r>
    </w:p>
    <w:p w:rsidR="00C37BD0" w:rsidRDefault="00C37BD0" w:rsidP="00C37BD0">
      <w:pPr>
        <w:jc w:val="right"/>
        <w:rPr>
          <w:rFonts w:ascii="Calibri" w:hAnsi="Calibri" w:cs="Calibri"/>
          <w:bCs/>
          <w:i/>
          <w:sz w:val="20"/>
          <w:szCs w:val="20"/>
        </w:rPr>
      </w:pPr>
      <w:r>
        <w:rPr>
          <w:rFonts w:ascii="Calibri" w:hAnsi="Calibri" w:cs="Calibri"/>
          <w:bCs/>
          <w:i/>
          <w:sz w:val="20"/>
          <w:szCs w:val="20"/>
        </w:rPr>
        <w:t xml:space="preserve">Do zaproszenia do złożenia oferty </w:t>
      </w:r>
    </w:p>
    <w:p w:rsidR="00C37BD0" w:rsidRDefault="00C37BD0" w:rsidP="00C37BD0">
      <w:pPr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Cs/>
          <w:i/>
          <w:sz w:val="20"/>
          <w:szCs w:val="20"/>
        </w:rPr>
        <w:t>Oznaczenie spraw</w:t>
      </w:r>
      <w:r w:rsidR="008F10D8">
        <w:rPr>
          <w:rFonts w:ascii="Calibri" w:hAnsi="Calibri" w:cs="Calibri"/>
          <w:bCs/>
          <w:i/>
          <w:sz w:val="20"/>
          <w:szCs w:val="20"/>
        </w:rPr>
        <w:t xml:space="preserve">y </w:t>
      </w:r>
      <w:r w:rsidR="00F33E97">
        <w:rPr>
          <w:rFonts w:cs="Times New Roman"/>
          <w:bCs/>
          <w:i/>
          <w:sz w:val="22"/>
        </w:rPr>
        <w:t>ASZ.091.</w:t>
      </w:r>
      <w:r w:rsidR="009D4685">
        <w:rPr>
          <w:rFonts w:cs="Times New Roman"/>
          <w:bCs/>
          <w:i/>
          <w:sz w:val="22"/>
        </w:rPr>
        <w:t>1</w:t>
      </w:r>
      <w:r w:rsidR="00DF32E0" w:rsidRPr="00DF32E0">
        <w:rPr>
          <w:rFonts w:cs="Times New Roman"/>
          <w:bCs/>
          <w:i/>
          <w:sz w:val="22"/>
        </w:rPr>
        <w:t>.</w:t>
      </w:r>
      <w:r w:rsidR="00DF32E0" w:rsidRPr="008367BD">
        <w:rPr>
          <w:rFonts w:cs="Times New Roman"/>
          <w:bCs/>
          <w:iCs/>
          <w:sz w:val="22"/>
        </w:rPr>
        <w:t>20</w:t>
      </w:r>
      <w:r w:rsidR="009D4685">
        <w:rPr>
          <w:rFonts w:cs="Times New Roman"/>
          <w:bCs/>
          <w:iCs/>
          <w:sz w:val="22"/>
        </w:rPr>
        <w:t>20</w:t>
      </w:r>
      <w:r w:rsidR="00DF32E0" w:rsidRPr="00DF32E0">
        <w:rPr>
          <w:rFonts w:cs="Times New Roman"/>
          <w:bCs/>
          <w:i/>
          <w:sz w:val="22"/>
        </w:rPr>
        <w:t>.KB</w:t>
      </w:r>
    </w:p>
    <w:p w:rsidR="00C37BD0" w:rsidRPr="00C37BD0" w:rsidRDefault="00C37BD0" w:rsidP="00C37BD0">
      <w:pPr>
        <w:pStyle w:val="Default"/>
        <w:rPr>
          <w:rFonts w:asciiTheme="minorHAnsi" w:hAnsiTheme="minorHAnsi" w:cstheme="minorHAnsi"/>
        </w:rPr>
      </w:pPr>
    </w:p>
    <w:p w:rsidR="00C37BD0" w:rsidRPr="00C37BD0" w:rsidRDefault="00C37BD0" w:rsidP="00C37BD0">
      <w:pPr>
        <w:pStyle w:val="Default"/>
        <w:jc w:val="center"/>
        <w:rPr>
          <w:rFonts w:asciiTheme="minorHAnsi" w:hAnsiTheme="minorHAnsi" w:cstheme="minorHAnsi"/>
        </w:rPr>
      </w:pPr>
    </w:p>
    <w:p w:rsidR="00C37BD0" w:rsidRDefault="00C37BD0" w:rsidP="00C37BD0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C37BD0">
        <w:rPr>
          <w:rFonts w:asciiTheme="minorHAnsi" w:hAnsiTheme="minorHAnsi" w:cstheme="minorHAnsi"/>
          <w:b/>
          <w:bCs/>
        </w:rPr>
        <w:t>Oświadcze</w:t>
      </w:r>
      <w:r>
        <w:rPr>
          <w:rFonts w:asciiTheme="minorHAnsi" w:hAnsiTheme="minorHAnsi" w:cstheme="minorHAnsi"/>
          <w:b/>
          <w:bCs/>
        </w:rPr>
        <w:t>nie</w:t>
      </w:r>
    </w:p>
    <w:p w:rsidR="00C37BD0" w:rsidRPr="00C37BD0" w:rsidRDefault="00C37BD0" w:rsidP="00C37BD0">
      <w:pPr>
        <w:pStyle w:val="Default"/>
        <w:jc w:val="center"/>
        <w:rPr>
          <w:rFonts w:asciiTheme="minorHAnsi" w:hAnsiTheme="minorHAnsi" w:cstheme="minorHAnsi"/>
        </w:rPr>
      </w:pPr>
    </w:p>
    <w:p w:rsidR="00C37BD0" w:rsidRPr="00C37BD0" w:rsidRDefault="00C37BD0" w:rsidP="00C37BD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C37BD0">
        <w:rPr>
          <w:rFonts w:asciiTheme="minorHAnsi" w:hAnsiTheme="minorHAnsi" w:cstheme="minorHAnsi"/>
        </w:rPr>
        <w:t>Ja (my) niżej podpisany (i), działając w imieniu i na rzecz:</w:t>
      </w:r>
    </w:p>
    <w:p w:rsidR="00C37BD0" w:rsidRPr="00C37BD0" w:rsidRDefault="00C37BD0" w:rsidP="00C37BD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C37BD0">
        <w:rPr>
          <w:rFonts w:asciiTheme="minorHAnsi" w:hAnsiTheme="minorHAnsi" w:cstheme="minorHAnsi"/>
        </w:rPr>
        <w:t>………………………………………….…………………………………………………….…………</w:t>
      </w:r>
    </w:p>
    <w:p w:rsidR="00C37BD0" w:rsidRPr="00C37BD0" w:rsidRDefault="00C37BD0" w:rsidP="00C37BD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C37BD0">
        <w:rPr>
          <w:rFonts w:asciiTheme="minorHAnsi" w:hAnsiTheme="minorHAnsi" w:cstheme="minorHAnsi"/>
          <w:i/>
          <w:iCs/>
        </w:rPr>
        <w:t>(pełna nazwa i adres Wykonawcy, NIP)</w:t>
      </w:r>
    </w:p>
    <w:p w:rsidR="00C37BD0" w:rsidRDefault="00C37BD0" w:rsidP="00C37BD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C37BD0" w:rsidRPr="00C37BD0" w:rsidRDefault="00C37BD0" w:rsidP="00C37BD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C37BD0">
        <w:rPr>
          <w:rFonts w:asciiTheme="minorHAnsi" w:hAnsiTheme="minorHAnsi" w:cstheme="minorHAnsi"/>
        </w:rPr>
        <w:t>oświadczam-y), że znajduję(</w:t>
      </w:r>
      <w:proofErr w:type="spellStart"/>
      <w:r w:rsidRPr="00C37BD0">
        <w:rPr>
          <w:rFonts w:asciiTheme="minorHAnsi" w:hAnsiTheme="minorHAnsi" w:cstheme="minorHAnsi"/>
        </w:rPr>
        <w:t>emy</w:t>
      </w:r>
      <w:proofErr w:type="spellEnd"/>
      <w:r w:rsidRPr="00C37BD0">
        <w:rPr>
          <w:rFonts w:asciiTheme="minorHAnsi" w:hAnsiTheme="minorHAnsi" w:cstheme="minorHAnsi"/>
        </w:rPr>
        <w:t xml:space="preserve">) się w sytuacji ekonomicznej i finansowej zapewniającej należyte wykonanie przedmiotowego zamówienia. </w:t>
      </w:r>
    </w:p>
    <w:p w:rsidR="00C37BD0" w:rsidRDefault="00C37BD0" w:rsidP="00C37BD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C37BD0" w:rsidRDefault="00C37BD0" w:rsidP="00C37BD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C37BD0">
        <w:rPr>
          <w:rFonts w:asciiTheme="minorHAnsi" w:hAnsiTheme="minorHAnsi" w:cstheme="minorHAnsi"/>
        </w:rPr>
        <w:t>Ponadto oświadczam(y), że nie zalega</w:t>
      </w:r>
      <w:r>
        <w:rPr>
          <w:rFonts w:asciiTheme="minorHAnsi" w:hAnsiTheme="minorHAnsi" w:cstheme="minorHAnsi"/>
        </w:rPr>
        <w:t xml:space="preserve">m (y) </w:t>
      </w:r>
      <w:r w:rsidRPr="00C37BD0">
        <w:rPr>
          <w:rFonts w:asciiTheme="minorHAnsi" w:hAnsiTheme="minorHAnsi" w:cstheme="minorHAnsi"/>
        </w:rPr>
        <w:t>w opłacaniu podatków oraz składek na ubezpieczenia społeczne</w:t>
      </w:r>
      <w:r>
        <w:rPr>
          <w:rFonts w:asciiTheme="minorHAnsi" w:hAnsiTheme="minorHAnsi" w:cstheme="minorHAnsi"/>
        </w:rPr>
        <w:t xml:space="preserve"> </w:t>
      </w:r>
      <w:r w:rsidRPr="00C37BD0">
        <w:rPr>
          <w:rFonts w:asciiTheme="minorHAnsi" w:hAnsiTheme="minorHAnsi" w:cstheme="minorHAnsi"/>
        </w:rPr>
        <w:t>i zdrowotne.</w:t>
      </w:r>
    </w:p>
    <w:p w:rsidR="00C37BD0" w:rsidRDefault="00C37BD0" w:rsidP="00C37BD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C37BD0" w:rsidRDefault="00C37BD0" w:rsidP="00C37BD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C37BD0" w:rsidRDefault="00C37BD0" w:rsidP="00C37BD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C37BD0" w:rsidRPr="00C37BD0" w:rsidRDefault="00C37BD0" w:rsidP="00C37BD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C37BD0" w:rsidRPr="00C37BD0" w:rsidRDefault="00C37BD0" w:rsidP="00C37BD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C37BD0"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………………………………………………………………………………………………………………………………………………</w:t>
      </w:r>
    </w:p>
    <w:p w:rsidR="00F30987" w:rsidRPr="00C37BD0" w:rsidRDefault="00C37BD0" w:rsidP="00C37BD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37BD0">
        <w:rPr>
          <w:rFonts w:asciiTheme="minorHAnsi" w:hAnsiTheme="minorHAnsi" w:cstheme="minorHAnsi"/>
          <w:i/>
          <w:iCs/>
          <w:sz w:val="20"/>
          <w:szCs w:val="20"/>
        </w:rPr>
        <w:t>(data i podpis osoby(osób) upoważnionej(</w:t>
      </w:r>
      <w:proofErr w:type="spellStart"/>
      <w:r w:rsidRPr="00C37BD0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  <w:r w:rsidRPr="00C37BD0">
        <w:rPr>
          <w:rFonts w:asciiTheme="minorHAnsi" w:hAnsiTheme="minorHAnsi" w:cstheme="minorHAnsi"/>
          <w:i/>
          <w:iCs/>
          <w:sz w:val="20"/>
          <w:szCs w:val="20"/>
        </w:rPr>
        <w:t>) do reprezentowania Wykonawcy, pieczęć firmowa Wykonawcy)</w:t>
      </w:r>
    </w:p>
    <w:sectPr w:rsidR="00F30987" w:rsidRPr="00C37BD0" w:rsidSect="00F309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27A" w:rsidRDefault="002B427A" w:rsidP="00C37BD0">
      <w:pPr>
        <w:spacing w:line="240" w:lineRule="auto"/>
      </w:pPr>
      <w:r>
        <w:separator/>
      </w:r>
    </w:p>
  </w:endnote>
  <w:endnote w:type="continuationSeparator" w:id="0">
    <w:p w:rsidR="002B427A" w:rsidRDefault="002B427A" w:rsidP="00C37B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27A" w:rsidRDefault="002B427A" w:rsidP="00C37BD0">
      <w:pPr>
        <w:spacing w:line="240" w:lineRule="auto"/>
      </w:pPr>
      <w:r>
        <w:separator/>
      </w:r>
    </w:p>
  </w:footnote>
  <w:footnote w:type="continuationSeparator" w:id="0">
    <w:p w:rsidR="002B427A" w:rsidRDefault="002B427A" w:rsidP="00C37B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BD0" w:rsidRDefault="009D4685">
    <w:pPr>
      <w:pStyle w:val="Nagwek"/>
    </w:pPr>
    <w:r w:rsidRPr="009D4685">
      <w:rPr>
        <w:rFonts w:ascii="Calibri" w:eastAsia="Calibri" w:hAnsi="Calibri" w:cs="Calibri"/>
        <w:bCs/>
        <w:i/>
        <w:noProof/>
        <w:kern w:val="0"/>
        <w:sz w:val="16"/>
        <w:szCs w:val="16"/>
        <w:lang w:eastAsia="pl-PL" w:bidi="ar-SA"/>
      </w:rPr>
      <w:drawing>
        <wp:inline distT="0" distB="0" distL="0" distR="0" wp14:anchorId="036A8C4E" wp14:editId="299543B6">
          <wp:extent cx="5760720" cy="59035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3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BD0"/>
    <w:rsid w:val="000337E2"/>
    <w:rsid w:val="000E00D8"/>
    <w:rsid w:val="0029319D"/>
    <w:rsid w:val="002B427A"/>
    <w:rsid w:val="002C5CD5"/>
    <w:rsid w:val="004A74F1"/>
    <w:rsid w:val="005A61F9"/>
    <w:rsid w:val="008367BD"/>
    <w:rsid w:val="008F10D8"/>
    <w:rsid w:val="009D4685"/>
    <w:rsid w:val="00A0792D"/>
    <w:rsid w:val="00B547B5"/>
    <w:rsid w:val="00B61547"/>
    <w:rsid w:val="00BA01A6"/>
    <w:rsid w:val="00BA2A1A"/>
    <w:rsid w:val="00C37BD0"/>
    <w:rsid w:val="00DF32E0"/>
    <w:rsid w:val="00F30987"/>
    <w:rsid w:val="00F33E97"/>
    <w:rsid w:val="00F7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7F98"/>
  <w15:docId w15:val="{5F3A5FB4-9039-45E5-8295-1107ECA2A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BD0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37BD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37BD0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37BD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37BD0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37BD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BD0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BD0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3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19D"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19D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19D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565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Barczyk</dc:creator>
  <cp:lastModifiedBy>ŚCZP</cp:lastModifiedBy>
  <cp:revision>3</cp:revision>
  <cp:lastPrinted>2020-02-17T09:30:00Z</cp:lastPrinted>
  <dcterms:created xsi:type="dcterms:W3CDTF">2020-02-17T09:04:00Z</dcterms:created>
  <dcterms:modified xsi:type="dcterms:W3CDTF">2020-02-17T09:31:00Z</dcterms:modified>
</cp:coreProperties>
</file>